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137D370A"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2155C7">
        <w:rPr>
          <w:rStyle w:val="Strong"/>
          <w:b/>
          <w:bCs w:val="0"/>
          <w:sz w:val="24"/>
          <w:szCs w:val="24"/>
        </w:rPr>
        <w:t>22-W006-24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w:t>
      </w:r>
      <w:proofErr w:type="gramStart"/>
      <w:r w:rsidRPr="00487A5C">
        <w:rPr>
          <w:rFonts w:ascii="Calibri" w:hAnsi="Calibri" w:cs="Calibri"/>
          <w:lang w:val="en-GB"/>
        </w:rPr>
        <w:t>Technical</w:t>
      </w:r>
      <w:proofErr w:type="gramEnd"/>
      <w:r w:rsidRPr="00487A5C">
        <w:rPr>
          <w:rFonts w:ascii="Calibri" w:hAnsi="Calibri" w:cs="Calibri"/>
          <w:lang w:val="en-GB"/>
        </w:rPr>
        <w:t xml:space="preserve">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8636505" w14:textId="560B3A1A"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 xml:space="preserve">&lt;It should be decided in advance </w:t>
      </w:r>
      <w:proofErr w:type="gramStart"/>
      <w:r w:rsidRPr="00487A5C">
        <w:rPr>
          <w:rFonts w:ascii="Calibri" w:hAnsi="Calibri" w:cs="Calibri"/>
          <w:i/>
          <w:iCs/>
          <w:highlight w:val="yellow"/>
          <w:lang w:val="en-GB"/>
        </w:rPr>
        <w:t>whether or not</w:t>
      </w:r>
      <w:proofErr w:type="gramEnd"/>
      <w:r w:rsidRPr="00487A5C">
        <w:rPr>
          <w:rFonts w:ascii="Calibri" w:hAnsi="Calibri" w:cs="Calibri"/>
          <w:i/>
          <w:iCs/>
          <w:highlight w:val="yellow"/>
          <w:lang w:val="en-GB"/>
        </w:rPr>
        <w:t xml:space="preserve"> the budget should be disclosed&gt;</w:t>
      </w:r>
    </w:p>
    <w:p w14:paraId="131A5BF8" w14:textId="5B3BE69A"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B52A14" w:rsidRPr="00487A5C">
        <w:rPr>
          <w:rFonts w:ascii="Calibri" w:hAnsi="Calibri" w:cs="Calibri"/>
          <w:highlight w:val="yellow"/>
          <w:lang w:val="en-GB"/>
        </w:rPr>
        <w:t>0</w:t>
      </w:r>
      <w:r w:rsidRPr="00487A5C">
        <w:rPr>
          <w:rFonts w:ascii="Calibri" w:hAnsi="Calibri" w:cs="Calibri"/>
          <w:highlight w:val="yellow"/>
          <w:lang w:val="en-GB"/>
        </w:rPr>
        <w:t>0,000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667"/>
      </w:tblGrid>
      <w:tr w:rsidR="006E17EC" w:rsidRPr="00487A5C" w14:paraId="63269C81" w14:textId="77777777" w:rsidTr="0039702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667"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39702C">
        <w:trPr>
          <w:cantSplit/>
          <w:tblHeader/>
        </w:trPr>
        <w:tc>
          <w:tcPr>
            <w:tcW w:w="2430" w:type="dxa"/>
            <w:shd w:val="clear" w:color="auto" w:fill="auto"/>
            <w:vAlign w:val="center"/>
          </w:tcPr>
          <w:p w14:paraId="5B4EEC3C" w14:textId="38551245" w:rsidR="006E17EC" w:rsidRPr="00487A5C" w:rsidRDefault="00DE3F38" w:rsidP="006E17EC">
            <w:pPr>
              <w:pStyle w:val="TableContents"/>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 xml:space="preserve">Firm/consortium’s experience and reputation </w:t>
            </w:r>
            <w:r w:rsidR="00B52A14" w:rsidRPr="00487A5C">
              <w:rPr>
                <w:rFonts w:asciiTheme="minorHAnsi" w:hAnsiTheme="minorHAnsi"/>
                <w:sz w:val="22"/>
                <w:szCs w:val="22"/>
                <w:highlight w:val="yellow"/>
                <w:lang w:eastAsia="en-US"/>
              </w:rPr>
              <w:t>with</w:t>
            </w:r>
            <w:r w:rsidRPr="00487A5C">
              <w:rPr>
                <w:rFonts w:asciiTheme="minorHAnsi" w:hAnsiTheme="minorHAnsi"/>
                <w:sz w:val="22"/>
                <w:szCs w:val="22"/>
                <w:highlight w:val="yellow"/>
                <w:lang w:eastAsia="en-US"/>
              </w:rPr>
              <w:t xml:space="preserve"> similar </w:t>
            </w:r>
            <w:r w:rsidR="00AD3DBB" w:rsidRPr="00487A5C">
              <w:rPr>
                <w:rFonts w:asciiTheme="minorHAnsi" w:hAnsiTheme="minorHAnsi"/>
                <w:sz w:val="22"/>
                <w:szCs w:val="22"/>
                <w:highlight w:val="yellow"/>
                <w:lang w:eastAsia="en-US"/>
              </w:rPr>
              <w:t xml:space="preserve">supply of </w:t>
            </w:r>
            <w:r w:rsidR="002340EA" w:rsidRPr="00487A5C">
              <w:rPr>
                <w:rFonts w:asciiTheme="minorHAnsi" w:hAnsiTheme="minorHAnsi"/>
                <w:sz w:val="22"/>
                <w:szCs w:val="22"/>
                <w:highlight w:val="yellow"/>
                <w:lang w:eastAsia="en-US"/>
              </w:rPr>
              <w:t>Works</w:t>
            </w:r>
          </w:p>
        </w:tc>
        <w:tc>
          <w:tcPr>
            <w:tcW w:w="5367" w:type="dxa"/>
            <w:shd w:val="clear" w:color="auto" w:fill="auto"/>
          </w:tcPr>
          <w:p w14:paraId="3ADDF29E" w14:textId="4376775E" w:rsidR="006E17EC" w:rsidRPr="00487A5C" w:rsidRDefault="0039702C" w:rsidP="005B38E4">
            <w:pPr>
              <w:pStyle w:val="TableContents"/>
              <w:numPr>
                <w:ilvl w:val="0"/>
                <w:numId w:val="3"/>
              </w:numPr>
              <w:rPr>
                <w:rFonts w:asciiTheme="minorHAnsi" w:hAnsiTheme="minorHAnsi"/>
                <w:sz w:val="22"/>
                <w:szCs w:val="22"/>
                <w:highlight w:val="yellow"/>
              </w:rPr>
            </w:pPr>
            <w:r w:rsidRPr="00652E49">
              <w:rPr>
                <w:rFonts w:asciiTheme="minorHAnsi" w:hAnsiTheme="minorHAnsi"/>
                <w:sz w:val="22"/>
                <w:szCs w:val="22"/>
              </w:rPr>
              <w:t xml:space="preserve">The proposal is clearly illustrating the </w:t>
            </w:r>
            <w:proofErr w:type="spellStart"/>
            <w:r w:rsidRPr="00652E49">
              <w:rPr>
                <w:rFonts w:asciiTheme="minorHAnsi" w:hAnsiTheme="minorHAnsi"/>
                <w:sz w:val="22"/>
                <w:szCs w:val="22"/>
              </w:rPr>
              <w:t>contractors’s</w:t>
            </w:r>
            <w:proofErr w:type="spellEnd"/>
            <w:r w:rsidRPr="00652E49">
              <w:rPr>
                <w:rFonts w:asciiTheme="minorHAnsi" w:hAnsiTheme="minorHAnsi"/>
                <w:sz w:val="22"/>
                <w:szCs w:val="22"/>
              </w:rPr>
              <w:t xml:space="preserve"> experiences with the required construction </w:t>
            </w:r>
            <w:r>
              <w:rPr>
                <w:rFonts w:asciiTheme="minorHAnsi" w:hAnsiTheme="minorHAnsi"/>
                <w:sz w:val="22"/>
                <w:szCs w:val="22"/>
              </w:rPr>
              <w:t>(At least 2 Contractors references)</w:t>
            </w:r>
          </w:p>
        </w:tc>
        <w:tc>
          <w:tcPr>
            <w:tcW w:w="1667" w:type="dxa"/>
            <w:shd w:val="clear" w:color="auto" w:fill="auto"/>
            <w:vAlign w:val="center"/>
          </w:tcPr>
          <w:p w14:paraId="6FB170A3" w14:textId="17536D00" w:rsidR="006E17EC" w:rsidRPr="00487A5C" w:rsidRDefault="0039702C"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487A5C" w14:paraId="613F68D6" w14:textId="77777777" w:rsidTr="0039702C">
        <w:trPr>
          <w:cantSplit/>
          <w:tblHeader/>
        </w:trPr>
        <w:tc>
          <w:tcPr>
            <w:tcW w:w="2430" w:type="dxa"/>
            <w:shd w:val="clear" w:color="auto" w:fill="auto"/>
            <w:vAlign w:val="center"/>
          </w:tcPr>
          <w:p w14:paraId="44102FCB" w14:textId="19DEBEED" w:rsidR="006E17EC" w:rsidRPr="00487A5C" w:rsidRDefault="00AD3DBB" w:rsidP="006E17EC">
            <w:pPr>
              <w:pStyle w:val="TableContents"/>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Delivery time</w:t>
            </w:r>
          </w:p>
        </w:tc>
        <w:tc>
          <w:tcPr>
            <w:tcW w:w="5367" w:type="dxa"/>
            <w:shd w:val="clear" w:color="auto" w:fill="auto"/>
          </w:tcPr>
          <w:p w14:paraId="0F8771CA" w14:textId="77777777" w:rsidR="006E17EC" w:rsidRDefault="0039702C" w:rsidP="0039702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Clear and well detail delivery time</w:t>
            </w:r>
          </w:p>
          <w:p w14:paraId="57E60B89" w14:textId="1222B02B" w:rsidR="0039702C" w:rsidRPr="00652E49" w:rsidRDefault="0039702C" w:rsidP="0039702C">
            <w:pPr>
              <w:pStyle w:val="TableContents"/>
              <w:numPr>
                <w:ilvl w:val="0"/>
                <w:numId w:val="4"/>
              </w:numPr>
              <w:rPr>
                <w:rFonts w:asciiTheme="minorHAnsi" w:hAnsiTheme="minorHAnsi"/>
                <w:sz w:val="22"/>
                <w:szCs w:val="22"/>
              </w:rPr>
            </w:pPr>
            <w:r w:rsidRPr="00652E49">
              <w:rPr>
                <w:rFonts w:asciiTheme="minorHAnsi" w:hAnsiTheme="minorHAnsi"/>
                <w:sz w:val="22"/>
                <w:szCs w:val="22"/>
              </w:rPr>
              <w:t xml:space="preserve">Methodology shows how the contractor achieved the target deliverables </w:t>
            </w:r>
          </w:p>
          <w:p w14:paraId="4BA71FA2" w14:textId="29403CFF" w:rsidR="0039702C" w:rsidRPr="00487A5C" w:rsidRDefault="0039702C" w:rsidP="0039702C">
            <w:pPr>
              <w:pStyle w:val="TableContents"/>
              <w:ind w:left="360"/>
              <w:rPr>
                <w:rFonts w:asciiTheme="minorHAnsi" w:hAnsiTheme="minorHAnsi"/>
                <w:sz w:val="22"/>
                <w:szCs w:val="22"/>
                <w:highlight w:val="yellow"/>
              </w:rPr>
            </w:pPr>
          </w:p>
        </w:tc>
        <w:tc>
          <w:tcPr>
            <w:tcW w:w="1667" w:type="dxa"/>
            <w:shd w:val="clear" w:color="auto" w:fill="auto"/>
            <w:vAlign w:val="center"/>
          </w:tcPr>
          <w:p w14:paraId="657554B4" w14:textId="1B917466" w:rsidR="006E17EC" w:rsidRPr="00487A5C" w:rsidRDefault="003E1811"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487A5C" w14:paraId="7395E14D" w14:textId="77777777" w:rsidTr="0039702C">
        <w:trPr>
          <w:cantSplit/>
          <w:tblHeader/>
        </w:trPr>
        <w:tc>
          <w:tcPr>
            <w:tcW w:w="2430" w:type="dxa"/>
            <w:shd w:val="clear" w:color="auto" w:fill="auto"/>
            <w:vAlign w:val="center"/>
          </w:tcPr>
          <w:p w14:paraId="58A5C5B6" w14:textId="607CDE1D" w:rsidR="006E17EC" w:rsidRPr="00487A5C" w:rsidRDefault="0039702C"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Qualifications and CV</w:t>
            </w:r>
          </w:p>
        </w:tc>
        <w:tc>
          <w:tcPr>
            <w:tcW w:w="5367" w:type="dxa"/>
            <w:shd w:val="clear" w:color="auto" w:fill="auto"/>
          </w:tcPr>
          <w:p w14:paraId="31E61BE4" w14:textId="2DC9987C" w:rsidR="0039702C" w:rsidRPr="00652E49" w:rsidRDefault="0039702C" w:rsidP="0039702C">
            <w:pPr>
              <w:pStyle w:val="TableContents"/>
              <w:numPr>
                <w:ilvl w:val="0"/>
                <w:numId w:val="5"/>
              </w:numPr>
              <w:rPr>
                <w:rFonts w:asciiTheme="minorHAnsi" w:hAnsiTheme="minorHAnsi"/>
                <w:sz w:val="22"/>
                <w:szCs w:val="22"/>
              </w:rPr>
            </w:pPr>
            <w:r w:rsidRPr="00652E49">
              <w:rPr>
                <w:rFonts w:asciiTheme="minorHAnsi" w:hAnsiTheme="minorHAnsi"/>
                <w:sz w:val="22"/>
                <w:szCs w:val="22"/>
              </w:rPr>
              <w:t xml:space="preserve">Employees CV </w:t>
            </w:r>
            <w:r>
              <w:rPr>
                <w:rFonts w:asciiTheme="minorHAnsi" w:hAnsiTheme="minorHAnsi"/>
                <w:sz w:val="22"/>
                <w:szCs w:val="22"/>
              </w:rPr>
              <w:t xml:space="preserve">and certificates </w:t>
            </w:r>
            <w:r w:rsidRPr="00652E49">
              <w:rPr>
                <w:rFonts w:asciiTheme="minorHAnsi" w:hAnsiTheme="minorHAnsi"/>
                <w:sz w:val="22"/>
                <w:szCs w:val="22"/>
              </w:rPr>
              <w:t xml:space="preserve">for plumbing, electrical, carpentry, painting and external works </w:t>
            </w:r>
          </w:p>
          <w:p w14:paraId="23A8F695" w14:textId="1FAAACE2" w:rsidR="006E17EC" w:rsidRPr="00487A5C" w:rsidRDefault="003E1811" w:rsidP="0039702C">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 xml:space="preserve">List of available tools </w:t>
            </w:r>
          </w:p>
        </w:tc>
        <w:tc>
          <w:tcPr>
            <w:tcW w:w="1667" w:type="dxa"/>
            <w:shd w:val="clear" w:color="auto" w:fill="auto"/>
            <w:vAlign w:val="center"/>
          </w:tcPr>
          <w:p w14:paraId="240875A4" w14:textId="5FA93010" w:rsidR="006E17EC" w:rsidRPr="00487A5C" w:rsidRDefault="003E1811"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487A5C" w14:paraId="59453870" w14:textId="77777777" w:rsidTr="0039702C">
        <w:trPr>
          <w:cantSplit/>
          <w:tblHeader/>
        </w:trPr>
        <w:tc>
          <w:tcPr>
            <w:tcW w:w="2430" w:type="dxa"/>
            <w:shd w:val="clear" w:color="auto" w:fill="auto"/>
            <w:vAlign w:val="center"/>
          </w:tcPr>
          <w:p w14:paraId="57F1472D" w14:textId="51E62C89" w:rsidR="006E17EC" w:rsidRPr="00487A5C" w:rsidRDefault="0039702C" w:rsidP="006E17EC">
            <w:pPr>
              <w:pStyle w:val="TableContents"/>
              <w:jc w:val="both"/>
              <w:rPr>
                <w:rFonts w:asciiTheme="minorHAnsi" w:hAnsiTheme="minorHAnsi"/>
                <w:sz w:val="22"/>
                <w:szCs w:val="22"/>
                <w:highlight w:val="yellow"/>
                <w:lang w:eastAsia="en-US"/>
              </w:rPr>
            </w:pPr>
            <w:r>
              <w:rPr>
                <w:rFonts w:asciiTheme="minorHAnsi" w:hAnsiTheme="minorHAnsi"/>
                <w:sz w:val="22"/>
                <w:szCs w:val="22"/>
                <w:highlight w:val="yellow"/>
                <w:lang w:eastAsia="en-US"/>
              </w:rPr>
              <w:t>Workplan</w:t>
            </w:r>
          </w:p>
        </w:tc>
        <w:tc>
          <w:tcPr>
            <w:tcW w:w="5367" w:type="dxa"/>
            <w:shd w:val="clear" w:color="auto" w:fill="auto"/>
          </w:tcPr>
          <w:p w14:paraId="375ED5B7" w14:textId="0A27A1D3" w:rsidR="006E17EC" w:rsidRPr="00487A5C" w:rsidRDefault="0039702C" w:rsidP="001D3BEC">
            <w:pPr>
              <w:numPr>
                <w:ilvl w:val="0"/>
                <w:numId w:val="6"/>
              </w:numPr>
              <w:adjustRightInd w:val="0"/>
              <w:rPr>
                <w:rFonts w:asciiTheme="minorHAnsi" w:eastAsiaTheme="minorEastAsia" w:hAnsiTheme="minorHAnsi"/>
                <w:color w:val="000000"/>
                <w:sz w:val="22"/>
                <w:highlight w:val="yellow"/>
                <w:lang w:val="en-GB"/>
              </w:rPr>
            </w:pPr>
            <w:r>
              <w:rPr>
                <w:rFonts w:asciiTheme="minorHAnsi" w:eastAsiaTheme="minorEastAsia" w:hAnsiTheme="minorHAnsi"/>
                <w:color w:val="000000"/>
                <w:sz w:val="22"/>
                <w:highlight w:val="yellow"/>
                <w:lang w:val="en-GB"/>
              </w:rPr>
              <w:t xml:space="preserve">Valid operational license </w:t>
            </w:r>
          </w:p>
        </w:tc>
        <w:tc>
          <w:tcPr>
            <w:tcW w:w="1667" w:type="dxa"/>
            <w:shd w:val="clear" w:color="auto" w:fill="auto"/>
            <w:vAlign w:val="center"/>
          </w:tcPr>
          <w:p w14:paraId="4C399CE7" w14:textId="323CC9BE" w:rsidR="006E17EC" w:rsidRPr="00487A5C" w:rsidRDefault="0039702C"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3849E8" w:rsidRPr="00487A5C" w14:paraId="465E49EB" w14:textId="77777777" w:rsidTr="0039702C">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667"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ins w:id="15" w:author="Sven Erik" w:date="2020-08-26T15:47:00Z">
        <w:r w:rsidR="00726DFC">
          <w:rPr>
            <w:rFonts w:ascii="Calibri" w:hAnsi="Calibri"/>
            <w:b/>
            <w:lang w:val="en-GB"/>
          </w:rPr>
          <w:t>(</w:t>
        </w:r>
      </w:ins>
      <w:proofErr w:type="spellStart"/>
      <w:r w:rsidRPr="00487A5C">
        <w:rPr>
          <w:rFonts w:ascii="Calibri" w:hAnsi="Calibri"/>
          <w:b/>
          <w:lang w:val="en-GB"/>
        </w:rPr>
        <w:t>tc</w:t>
      </w:r>
      <w:proofErr w:type="spellEnd"/>
      <w:r w:rsidRPr="00487A5C">
        <w:rPr>
          <w:rFonts w:ascii="Calibri" w:hAnsi="Calibri"/>
          <w:b/>
          <w:lang w:val="en-GB"/>
        </w:rPr>
        <w:t xml:space="preserve"> / lc</w:t>
      </w:r>
      <w:ins w:id="16" w:author="Sven Erik" w:date="2020-08-26T15:47:00Z">
        <w:r w:rsidR="00726DFC">
          <w:rPr>
            <w:rFonts w:ascii="Calibri" w:hAnsi="Calibri"/>
            <w:b/>
            <w:lang w:val="en-GB"/>
          </w:rPr>
          <w:t xml:space="preserve">) * </w:t>
        </w:r>
        <w:proofErr w:type="spellStart"/>
        <w:r w:rsidR="00726DFC">
          <w:rPr>
            <w:rFonts w:ascii="Calibri" w:hAnsi="Calibri"/>
            <w:b/>
            <w:lang w:val="en-GB"/>
          </w:rPr>
          <w:t>fw</w:t>
        </w:r>
      </w:ins>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7"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lastRenderedPageBreak/>
        <w:t>tw</w:t>
      </w:r>
      <w:proofErr w:type="spellEnd"/>
      <w:r w:rsidRPr="00487A5C">
        <w:rPr>
          <w:rFonts w:ascii="Calibri" w:hAnsi="Calibri"/>
          <w:sz w:val="20"/>
          <w:szCs w:val="20"/>
          <w:lang w:val="en-GB"/>
        </w:rPr>
        <w:t xml:space="preserve"> = technical weight in % (technical weight)</w:t>
      </w:r>
    </w:p>
    <w:bookmarkEnd w:id="17"/>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8" w:author="Sven Erik" w:date="2020-08-26T15:47:00Z"/>
          <w:rFonts w:ascii="Calibri" w:hAnsi="Calibri"/>
          <w:sz w:val="20"/>
          <w:szCs w:val="20"/>
          <w:lang w:val="en-GB"/>
        </w:rPr>
      </w:pPr>
      <w:proofErr w:type="spellStart"/>
      <w:r w:rsidRPr="00487A5C">
        <w:rPr>
          <w:rFonts w:ascii="Calibri" w:hAnsi="Calibri"/>
          <w:sz w:val="20"/>
          <w:szCs w:val="20"/>
          <w:lang w:val="en-GB"/>
        </w:rPr>
        <w:t>tc</w:t>
      </w:r>
      <w:proofErr w:type="spellEnd"/>
      <w:r w:rsidRPr="00487A5C">
        <w:rPr>
          <w:rFonts w:ascii="Calibri" w:hAnsi="Calibri"/>
          <w:sz w:val="20"/>
          <w:szCs w:val="20"/>
          <w:lang w:val="en-GB"/>
        </w:rPr>
        <w:t xml:space="preserve">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proofErr w:type="spellStart"/>
      <w:ins w:id="19" w:author="Sven Erik" w:date="2020-08-26T15:47:00Z">
        <w:r>
          <w:rPr>
            <w:rFonts w:ascii="Calibri" w:hAnsi="Calibri"/>
            <w:sz w:val="20"/>
            <w:szCs w:val="20"/>
            <w:lang w:val="en-GB"/>
          </w:rPr>
          <w:t>fw</w:t>
        </w:r>
        <w:proofErr w:type="spellEnd"/>
        <w:r>
          <w:rPr>
            <w:rFonts w:ascii="Calibri" w:hAnsi="Calibri"/>
            <w:sz w:val="20"/>
            <w:szCs w:val="20"/>
            <w:lang w:val="en-GB"/>
          </w:rPr>
          <w:t xml:space="preserve">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31CCC" w14:textId="77777777" w:rsidR="001C54DA" w:rsidRDefault="001C54DA">
      <w:r>
        <w:separator/>
      </w:r>
    </w:p>
  </w:endnote>
  <w:endnote w:type="continuationSeparator" w:id="0">
    <w:p w14:paraId="112932E3" w14:textId="77777777" w:rsidR="001C54DA" w:rsidRDefault="001C5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155C7" w:rsidRPr="002155C7">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155C7" w:rsidRPr="002155C7">
      <w:rPr>
        <w:noProof/>
        <w:color w:val="17365D" w:themeColor="text2" w:themeShade="BF"/>
        <w:lang w:val="sv-SE"/>
      </w:rPr>
      <w:t>4</w:t>
    </w:r>
    <w:r>
      <w:rPr>
        <w:color w:val="17365D" w:themeColor="text2" w:themeShade="BF"/>
      </w:rPr>
      <w:fldChar w:fldCharType="end"/>
    </w:r>
  </w:p>
  <w:p w14:paraId="213B5D63" w14:textId="2BBD664C" w:rsidR="00D15CF2" w:rsidRDefault="004878F3" w:rsidP="004878F3">
    <w:pPr>
      <w:pStyle w:val="Footer"/>
    </w:pPr>
    <w:r>
      <w:fldChar w:fldCharType="begin"/>
    </w:r>
    <w:r>
      <w:instrText xml:space="preserve"> DATE \@ "yyyy-MM-dd" </w:instrText>
    </w:r>
    <w:r>
      <w:fldChar w:fldCharType="separate"/>
    </w:r>
    <w:r w:rsidR="003E1811">
      <w:rPr>
        <w:noProof/>
      </w:rPr>
      <w:t>2024-10-17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74951" w14:textId="77777777" w:rsidR="001C54DA" w:rsidRDefault="001C54DA">
      <w:r>
        <w:separator/>
      </w:r>
    </w:p>
  </w:footnote>
  <w:footnote w:type="continuationSeparator" w:id="0">
    <w:p w14:paraId="032C3C96" w14:textId="77777777" w:rsidR="001C54DA" w:rsidRDefault="001C5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46054527"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551575290">
    <w:abstractNumId w:val="2"/>
  </w:num>
  <w:num w:numId="2" w16cid:durableId="1558782454">
    <w:abstractNumId w:val="7"/>
  </w:num>
  <w:num w:numId="3" w16cid:durableId="1693262234">
    <w:abstractNumId w:val="6"/>
  </w:num>
  <w:num w:numId="4" w16cid:durableId="1351905670">
    <w:abstractNumId w:val="5"/>
  </w:num>
  <w:num w:numId="5" w16cid:durableId="2007320675">
    <w:abstractNumId w:val="0"/>
  </w:num>
  <w:num w:numId="6" w16cid:durableId="1596287072">
    <w:abstractNumId w:val="4"/>
  </w:num>
  <w:num w:numId="7" w16cid:durableId="605504475">
    <w:abstractNumId w:val="1"/>
  </w:num>
  <w:num w:numId="8" w16cid:durableId="181686986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918"/>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54DA"/>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55C7"/>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02C"/>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811"/>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951"/>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27D"/>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2300"/>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24361"/>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0CD022B3-AED4-4B86-92C5-670790799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90B20A9B-5A0C-4668-8132-3AAE943B9511}">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4</Pages>
  <Words>794</Words>
  <Characters>4529</Characters>
  <Application>Microsoft Office Word</Application>
  <DocSecurity>0</DocSecurity>
  <Lines>37</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5313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6</cp:revision>
  <cp:lastPrinted>2016-10-18T02:57:00Z</cp:lastPrinted>
  <dcterms:created xsi:type="dcterms:W3CDTF">2020-08-26T13:47:00Z</dcterms:created>
  <dcterms:modified xsi:type="dcterms:W3CDTF">2024-10-17T04:06:00Z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